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67"/>
        <w:gridCol w:w="4753"/>
      </w:tblGrid>
      <w:tr w:rsidR="009E14B4" w:rsidRPr="00A1795A" w:rsidTr="00860C48">
        <w:trPr>
          <w:trHeight w:hRule="exact" w:val="2265"/>
        </w:trPr>
        <w:tc>
          <w:tcPr>
            <w:tcW w:w="4467" w:type="dxa"/>
            <w:vAlign w:val="center"/>
          </w:tcPr>
          <w:p w:rsidR="009E14B4" w:rsidRPr="00621678" w:rsidRDefault="00621678" w:rsidP="009213B1">
            <w:pPr>
              <w:spacing w:line="360" w:lineRule="auto"/>
              <w:rPr>
                <w:rFonts w:cstheme="minorHAnsi"/>
              </w:rPr>
            </w:pPr>
            <w:r w:rsidRPr="00621678">
              <w:rPr>
                <w:rFonts w:cstheme="minorHAnsi"/>
                <w:noProof/>
                <w:lang w:eastAsia="en-GB"/>
              </w:rPr>
              <w:drawing>
                <wp:inline distT="0" distB="0" distL="0" distR="0">
                  <wp:extent cx="1181100" cy="1405251"/>
                  <wp:effectExtent l="0" t="0" r="0" b="5080"/>
                  <wp:docPr id="2" name="Picture 2" descr="Y:\Project -- SOFFT - TrialCoordination\Study documentation and CRF development\Logo\final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Project -- SOFFT - TrialCoordination\Study documentation and CRF development\Logo\final logo.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8135" cy="1437416"/>
                          </a:xfrm>
                          <a:prstGeom prst="rect">
                            <a:avLst/>
                          </a:prstGeom>
                          <a:noFill/>
                          <a:ln>
                            <a:noFill/>
                          </a:ln>
                        </pic:spPr>
                      </pic:pic>
                    </a:graphicData>
                  </a:graphic>
                </wp:inline>
              </w:drawing>
            </w:r>
          </w:p>
        </w:tc>
        <w:tc>
          <w:tcPr>
            <w:tcW w:w="4752" w:type="dxa"/>
            <w:vAlign w:val="center"/>
          </w:tcPr>
          <w:p w:rsidR="009E14B4" w:rsidRPr="00621678" w:rsidRDefault="009E14B4" w:rsidP="009213B1">
            <w:pPr>
              <w:jc w:val="right"/>
              <w:rPr>
                <w:rFonts w:cstheme="minorHAnsi"/>
              </w:rPr>
            </w:pPr>
          </w:p>
          <w:p w:rsidR="009E14B4" w:rsidRPr="00621678" w:rsidRDefault="009213B1" w:rsidP="009213B1">
            <w:pPr>
              <w:spacing w:line="276" w:lineRule="auto"/>
              <w:jc w:val="right"/>
              <w:rPr>
                <w:rFonts w:cstheme="minorHAnsi"/>
                <w:b/>
                <w:sz w:val="24"/>
              </w:rPr>
            </w:pPr>
            <w:r w:rsidRPr="00621678">
              <w:rPr>
                <w:rFonts w:cstheme="minorHAnsi"/>
                <w:b/>
                <w:noProof/>
                <w:sz w:val="24"/>
                <w:lang w:eastAsia="en-GB"/>
              </w:rPr>
              <w:drawing>
                <wp:inline distT="0" distB="0" distL="0" distR="0" wp14:anchorId="7A8C066E" wp14:editId="68DFB194">
                  <wp:extent cx="2365776" cy="1092200"/>
                  <wp:effectExtent l="0" t="0" r="0" b="0"/>
                  <wp:docPr id="12" name="Picture 12" descr="C:\Users\jsk505\Downloads\UOY-Logo-Stacked-shield-PMS43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sk505\Downloads\UOY-Logo-Stacked-shield-PMS432 (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75972" cy="1096907"/>
                          </a:xfrm>
                          <a:prstGeom prst="rect">
                            <a:avLst/>
                          </a:prstGeom>
                          <a:noFill/>
                          <a:ln>
                            <a:noFill/>
                          </a:ln>
                        </pic:spPr>
                      </pic:pic>
                    </a:graphicData>
                  </a:graphic>
                </wp:inline>
              </w:drawing>
            </w:r>
          </w:p>
          <w:p w:rsidR="009E14B4" w:rsidRPr="00621678" w:rsidRDefault="009E14B4" w:rsidP="009213B1">
            <w:pPr>
              <w:spacing w:line="276" w:lineRule="auto"/>
              <w:jc w:val="right"/>
              <w:rPr>
                <w:rFonts w:cstheme="minorHAnsi"/>
                <w:b/>
                <w:sz w:val="24"/>
              </w:rPr>
            </w:pPr>
          </w:p>
          <w:p w:rsidR="009E14B4" w:rsidRPr="00621678" w:rsidRDefault="009E14B4" w:rsidP="009213B1">
            <w:pPr>
              <w:spacing w:line="276" w:lineRule="auto"/>
              <w:jc w:val="right"/>
              <w:rPr>
                <w:rFonts w:cstheme="minorHAnsi"/>
              </w:rPr>
            </w:pPr>
          </w:p>
        </w:tc>
      </w:tr>
      <w:tr w:rsidR="009E14B4" w:rsidRPr="00A1795A" w:rsidTr="00860C48">
        <w:trPr>
          <w:trHeight w:hRule="exact" w:val="3397"/>
        </w:trPr>
        <w:tc>
          <w:tcPr>
            <w:tcW w:w="4467" w:type="dxa"/>
          </w:tcPr>
          <w:p w:rsidR="009E14B4" w:rsidRPr="00621678" w:rsidRDefault="00621678" w:rsidP="009E14B4">
            <w:pPr>
              <w:spacing w:line="276" w:lineRule="auto"/>
              <w:rPr>
                <w:rFonts w:cstheme="minorHAnsi"/>
                <w:b/>
                <w:sz w:val="24"/>
                <w:szCs w:val="24"/>
              </w:rPr>
            </w:pPr>
            <w:r w:rsidRPr="00621678">
              <w:rPr>
                <w:rFonts w:cstheme="minorHAnsi"/>
                <w:b/>
                <w:sz w:val="24"/>
                <w:szCs w:val="24"/>
              </w:rPr>
              <w:t>[insert patient name]</w:t>
            </w:r>
          </w:p>
          <w:p w:rsidR="009E14B4" w:rsidRPr="00621678" w:rsidRDefault="00621678" w:rsidP="009E14B4">
            <w:pPr>
              <w:spacing w:line="276" w:lineRule="auto"/>
              <w:rPr>
                <w:rFonts w:cstheme="minorHAnsi"/>
                <w:sz w:val="24"/>
                <w:szCs w:val="24"/>
              </w:rPr>
            </w:pPr>
            <w:r w:rsidRPr="00621678">
              <w:rPr>
                <w:rFonts w:cstheme="minorHAnsi"/>
                <w:sz w:val="24"/>
                <w:szCs w:val="24"/>
              </w:rPr>
              <w:t>[address line 1]</w:t>
            </w:r>
          </w:p>
          <w:p w:rsidR="009E14B4" w:rsidRPr="00621678" w:rsidRDefault="00621678" w:rsidP="009E14B4">
            <w:pPr>
              <w:spacing w:line="276" w:lineRule="auto"/>
              <w:rPr>
                <w:rFonts w:cstheme="minorHAnsi"/>
                <w:sz w:val="24"/>
                <w:szCs w:val="24"/>
              </w:rPr>
            </w:pPr>
            <w:r w:rsidRPr="00621678">
              <w:rPr>
                <w:rFonts w:cstheme="minorHAnsi"/>
                <w:sz w:val="24"/>
                <w:szCs w:val="24"/>
              </w:rPr>
              <w:t>[address line 2]</w:t>
            </w:r>
          </w:p>
          <w:p w:rsidR="009E14B4" w:rsidRPr="00621678" w:rsidRDefault="00621678" w:rsidP="009E14B4">
            <w:pPr>
              <w:spacing w:line="276" w:lineRule="auto"/>
              <w:rPr>
                <w:rFonts w:cstheme="minorHAnsi"/>
                <w:sz w:val="24"/>
                <w:szCs w:val="24"/>
              </w:rPr>
            </w:pPr>
            <w:r w:rsidRPr="00621678">
              <w:rPr>
                <w:rFonts w:cstheme="minorHAnsi"/>
                <w:sz w:val="24"/>
                <w:szCs w:val="24"/>
              </w:rPr>
              <w:t>[address line 3]</w:t>
            </w:r>
          </w:p>
          <w:p w:rsidR="009E14B4" w:rsidRPr="00621678" w:rsidRDefault="00621678" w:rsidP="009E14B4">
            <w:pPr>
              <w:spacing w:line="276" w:lineRule="auto"/>
              <w:rPr>
                <w:rFonts w:cstheme="minorHAnsi"/>
                <w:sz w:val="24"/>
                <w:szCs w:val="24"/>
              </w:rPr>
            </w:pPr>
            <w:r w:rsidRPr="00621678">
              <w:rPr>
                <w:rFonts w:cstheme="minorHAnsi"/>
                <w:sz w:val="24"/>
                <w:szCs w:val="24"/>
              </w:rPr>
              <w:t>[address line 4]</w:t>
            </w:r>
          </w:p>
          <w:p w:rsidR="009E14B4" w:rsidRPr="00621678" w:rsidRDefault="00621678" w:rsidP="009E14B4">
            <w:pPr>
              <w:spacing w:line="276" w:lineRule="auto"/>
              <w:rPr>
                <w:rFonts w:cstheme="minorHAnsi"/>
                <w:sz w:val="24"/>
                <w:szCs w:val="24"/>
              </w:rPr>
            </w:pPr>
            <w:r w:rsidRPr="00621678">
              <w:rPr>
                <w:rFonts w:cstheme="minorHAnsi"/>
                <w:sz w:val="24"/>
                <w:szCs w:val="24"/>
              </w:rPr>
              <w:t>postcode</w:t>
            </w:r>
          </w:p>
          <w:p w:rsidR="009E14B4" w:rsidRPr="00621678" w:rsidRDefault="009E14B4" w:rsidP="009E14B4">
            <w:pPr>
              <w:spacing w:line="360" w:lineRule="auto"/>
              <w:rPr>
                <w:rFonts w:cstheme="minorHAnsi"/>
                <w:sz w:val="24"/>
                <w:szCs w:val="24"/>
              </w:rPr>
            </w:pPr>
          </w:p>
          <w:p w:rsidR="009E14B4" w:rsidRPr="00621678" w:rsidRDefault="00621678" w:rsidP="009E14B4">
            <w:pPr>
              <w:spacing w:line="360" w:lineRule="auto"/>
              <w:rPr>
                <w:rFonts w:cstheme="minorHAnsi"/>
                <w:sz w:val="24"/>
                <w:szCs w:val="24"/>
              </w:rPr>
            </w:pPr>
            <w:r w:rsidRPr="00621678">
              <w:rPr>
                <w:rFonts w:cstheme="minorHAnsi"/>
                <w:sz w:val="24"/>
                <w:szCs w:val="24"/>
              </w:rPr>
              <w:t>[date]</w:t>
            </w:r>
          </w:p>
          <w:p w:rsidR="009E14B4" w:rsidRPr="00621678" w:rsidRDefault="009E14B4" w:rsidP="009E14B4">
            <w:pPr>
              <w:spacing w:line="360" w:lineRule="auto"/>
              <w:rPr>
                <w:rFonts w:cstheme="minorHAnsi"/>
                <w:sz w:val="24"/>
                <w:szCs w:val="24"/>
              </w:rPr>
            </w:pPr>
          </w:p>
          <w:p w:rsidR="009E14B4" w:rsidRPr="00621678" w:rsidRDefault="009E14B4" w:rsidP="00621678">
            <w:pPr>
              <w:rPr>
                <w:rFonts w:cstheme="minorHAnsi"/>
                <w:sz w:val="24"/>
                <w:szCs w:val="24"/>
              </w:rPr>
            </w:pPr>
            <w:r w:rsidRPr="00621678">
              <w:rPr>
                <w:rFonts w:cstheme="minorHAnsi"/>
                <w:sz w:val="24"/>
                <w:szCs w:val="24"/>
              </w:rPr>
              <w:t xml:space="preserve">Dear </w:t>
            </w:r>
            <w:r w:rsidR="00621678" w:rsidRPr="00621678">
              <w:rPr>
                <w:rFonts w:cstheme="minorHAnsi"/>
                <w:sz w:val="24"/>
                <w:szCs w:val="24"/>
              </w:rPr>
              <w:t>[insert patient name]</w:t>
            </w:r>
          </w:p>
          <w:p w:rsidR="00621678" w:rsidRPr="00621678" w:rsidRDefault="00621678" w:rsidP="00621678">
            <w:pPr>
              <w:rPr>
                <w:rFonts w:cstheme="minorHAnsi"/>
                <w:noProof/>
                <w:lang w:eastAsia="en-GB"/>
              </w:rPr>
            </w:pPr>
          </w:p>
        </w:tc>
        <w:tc>
          <w:tcPr>
            <w:tcW w:w="475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75"/>
            </w:tblGrid>
            <w:tr w:rsidR="00AB74A4" w:rsidRPr="00621678" w:rsidTr="002549CB">
              <w:trPr>
                <w:trHeight w:hRule="exact" w:val="3572"/>
              </w:trPr>
              <w:tc>
                <w:tcPr>
                  <w:tcW w:w="4675" w:type="dxa"/>
                </w:tcPr>
                <w:p w:rsidR="00AB74A4" w:rsidRPr="00621678" w:rsidRDefault="00AB74A4" w:rsidP="00AB74A4">
                  <w:pPr>
                    <w:spacing w:line="276" w:lineRule="auto"/>
                    <w:jc w:val="right"/>
                    <w:rPr>
                      <w:rFonts w:cstheme="minorHAnsi"/>
                      <w:b/>
                      <w:sz w:val="24"/>
                    </w:rPr>
                  </w:pPr>
                  <w:r w:rsidRPr="00621678">
                    <w:rPr>
                      <w:rFonts w:cstheme="minorHAnsi"/>
                      <w:b/>
                      <w:sz w:val="24"/>
                    </w:rPr>
                    <w:t>York Trials Unit</w:t>
                  </w:r>
                </w:p>
                <w:p w:rsidR="00AB74A4" w:rsidRPr="00621678" w:rsidRDefault="00AB74A4" w:rsidP="00AB74A4">
                  <w:pPr>
                    <w:spacing w:line="276" w:lineRule="auto"/>
                    <w:jc w:val="right"/>
                    <w:rPr>
                      <w:rFonts w:cstheme="minorHAnsi"/>
                      <w:sz w:val="24"/>
                    </w:rPr>
                  </w:pPr>
                  <w:r w:rsidRPr="00621678">
                    <w:rPr>
                      <w:rFonts w:cstheme="minorHAnsi"/>
                      <w:sz w:val="24"/>
                    </w:rPr>
                    <w:t>Ground Floor</w:t>
                  </w:r>
                </w:p>
                <w:p w:rsidR="00AB74A4" w:rsidRPr="00621678" w:rsidRDefault="00AB74A4" w:rsidP="00AB74A4">
                  <w:pPr>
                    <w:spacing w:line="276" w:lineRule="auto"/>
                    <w:jc w:val="right"/>
                    <w:rPr>
                      <w:rFonts w:cstheme="minorHAnsi"/>
                      <w:sz w:val="24"/>
                    </w:rPr>
                  </w:pPr>
                  <w:r w:rsidRPr="00621678">
                    <w:rPr>
                      <w:rFonts w:cstheme="minorHAnsi"/>
                      <w:sz w:val="24"/>
                    </w:rPr>
                    <w:t>ARRC Building</w:t>
                  </w:r>
                </w:p>
                <w:p w:rsidR="00AB74A4" w:rsidRPr="00621678" w:rsidRDefault="00AB74A4" w:rsidP="00AB74A4">
                  <w:pPr>
                    <w:spacing w:line="276" w:lineRule="auto"/>
                    <w:jc w:val="right"/>
                    <w:rPr>
                      <w:rFonts w:cstheme="minorHAnsi"/>
                      <w:sz w:val="24"/>
                    </w:rPr>
                  </w:pPr>
                  <w:r w:rsidRPr="00621678">
                    <w:rPr>
                      <w:rFonts w:cstheme="minorHAnsi"/>
                      <w:sz w:val="24"/>
                    </w:rPr>
                    <w:t>University of York</w:t>
                  </w:r>
                </w:p>
                <w:p w:rsidR="00AB74A4" w:rsidRPr="00621678" w:rsidRDefault="00AB74A4" w:rsidP="00AB74A4">
                  <w:pPr>
                    <w:spacing w:line="276" w:lineRule="auto"/>
                    <w:jc w:val="right"/>
                    <w:rPr>
                      <w:rFonts w:cstheme="minorHAnsi"/>
                      <w:sz w:val="24"/>
                    </w:rPr>
                  </w:pPr>
                  <w:r w:rsidRPr="00621678">
                    <w:rPr>
                      <w:rFonts w:cstheme="minorHAnsi"/>
                      <w:sz w:val="24"/>
                    </w:rPr>
                    <w:t>York</w:t>
                  </w:r>
                </w:p>
                <w:p w:rsidR="00AB74A4" w:rsidRPr="00621678" w:rsidRDefault="00AB74A4" w:rsidP="00AB74A4">
                  <w:pPr>
                    <w:spacing w:line="276" w:lineRule="auto"/>
                    <w:jc w:val="right"/>
                    <w:rPr>
                      <w:rFonts w:cstheme="minorHAnsi"/>
                      <w:sz w:val="24"/>
                    </w:rPr>
                  </w:pPr>
                  <w:r w:rsidRPr="00621678">
                    <w:rPr>
                      <w:rFonts w:cstheme="minorHAnsi"/>
                      <w:sz w:val="24"/>
                    </w:rPr>
                    <w:t xml:space="preserve"> YO10 5DD</w:t>
                  </w:r>
                </w:p>
                <w:p w:rsidR="00AB74A4" w:rsidRPr="00621678" w:rsidRDefault="00AB74A4" w:rsidP="00AB74A4">
                  <w:pPr>
                    <w:spacing w:line="276" w:lineRule="auto"/>
                    <w:jc w:val="right"/>
                    <w:rPr>
                      <w:rFonts w:cstheme="minorHAnsi"/>
                    </w:rPr>
                  </w:pPr>
                </w:p>
                <w:p w:rsidR="00AB74A4" w:rsidRPr="002C5BBA" w:rsidRDefault="00AB74A4" w:rsidP="00AB74A4">
                  <w:pPr>
                    <w:spacing w:line="276" w:lineRule="auto"/>
                    <w:jc w:val="right"/>
                    <w:rPr>
                      <w:rFonts w:cstheme="minorHAnsi"/>
                      <w:color w:val="4472C4" w:themeColor="accent5"/>
                      <w:u w:val="single"/>
                    </w:rPr>
                  </w:pPr>
                  <w:r>
                    <w:rPr>
                      <w:rFonts w:cstheme="minorHAnsi"/>
                      <w:color w:val="4472C4" w:themeColor="accent5"/>
                      <w:u w:val="single"/>
                    </w:rPr>
                    <w:t>&lt;insert trial coordinators email</w:t>
                  </w:r>
                  <w:r>
                    <w:rPr>
                      <w:color w:val="4472C4" w:themeColor="accent5"/>
                      <w:u w:val="single"/>
                    </w:rPr>
                    <w:t>&gt;</w:t>
                  </w:r>
                  <w:r w:rsidRPr="002C5BBA">
                    <w:rPr>
                      <w:rFonts w:cstheme="minorHAnsi"/>
                      <w:color w:val="4472C4" w:themeColor="accent5"/>
                      <w:u w:val="single"/>
                    </w:rPr>
                    <w:t xml:space="preserve"> </w:t>
                  </w:r>
                </w:p>
                <w:p w:rsidR="00AB74A4" w:rsidRPr="00621678" w:rsidRDefault="00AB74A4" w:rsidP="00AB74A4">
                  <w:pPr>
                    <w:spacing w:line="276" w:lineRule="auto"/>
                    <w:jc w:val="right"/>
                    <w:rPr>
                      <w:rFonts w:cstheme="minorHAnsi"/>
                    </w:rPr>
                  </w:pPr>
                  <w:r w:rsidRPr="00621678">
                    <w:rPr>
                      <w:rFonts w:cstheme="minorHAnsi"/>
                    </w:rPr>
                    <w:t xml:space="preserve"> 01904 </w:t>
                  </w:r>
                  <w:r>
                    <w:rPr>
                      <w:rFonts w:cstheme="minorHAnsi"/>
                    </w:rPr>
                    <w:t>32 XXXX</w:t>
                  </w:r>
                </w:p>
                <w:p w:rsidR="00AB74A4" w:rsidRPr="00621678" w:rsidRDefault="00AB74A4" w:rsidP="00AB74A4">
                  <w:pPr>
                    <w:jc w:val="right"/>
                    <w:rPr>
                      <w:rFonts w:cstheme="minorHAnsi"/>
                    </w:rPr>
                  </w:pPr>
                  <w:r w:rsidRPr="00621678">
                    <w:rPr>
                      <w:rFonts w:cstheme="minorHAnsi"/>
                    </w:rPr>
                    <w:t>york.ac.uk/</w:t>
                  </w:r>
                  <w:proofErr w:type="spellStart"/>
                  <w:r w:rsidRPr="00621678">
                    <w:rPr>
                      <w:rFonts w:cstheme="minorHAnsi"/>
                    </w:rPr>
                    <w:t>ytu</w:t>
                  </w:r>
                  <w:proofErr w:type="spellEnd"/>
                </w:p>
              </w:tc>
            </w:tr>
          </w:tbl>
          <w:p w:rsidR="009E14B4" w:rsidRPr="00621678" w:rsidRDefault="009E14B4" w:rsidP="009E14B4">
            <w:pPr>
              <w:jc w:val="right"/>
              <w:rPr>
                <w:rFonts w:cstheme="minorHAnsi"/>
              </w:rPr>
            </w:pPr>
          </w:p>
        </w:tc>
      </w:tr>
      <w:tr w:rsidR="00880A28" w:rsidRPr="00880A28" w:rsidTr="00860C48">
        <w:trPr>
          <w:trHeight w:val="8358"/>
        </w:trPr>
        <w:tc>
          <w:tcPr>
            <w:tcW w:w="9220" w:type="dxa"/>
            <w:gridSpan w:val="2"/>
          </w:tcPr>
          <w:p w:rsidR="00621678" w:rsidRPr="00621678" w:rsidRDefault="00621678" w:rsidP="00880A28">
            <w:pPr>
              <w:spacing w:line="276" w:lineRule="auto"/>
              <w:rPr>
                <w:rFonts w:cstheme="minorHAnsi"/>
                <w:b/>
                <w:sz w:val="24"/>
              </w:rPr>
            </w:pPr>
          </w:p>
          <w:p w:rsidR="00880A28" w:rsidRPr="00621678" w:rsidRDefault="00880A28" w:rsidP="00880A28">
            <w:pPr>
              <w:spacing w:line="276" w:lineRule="auto"/>
              <w:rPr>
                <w:rFonts w:cstheme="minorHAnsi"/>
                <w:b/>
                <w:sz w:val="24"/>
              </w:rPr>
            </w:pPr>
            <w:r w:rsidRPr="00621678">
              <w:rPr>
                <w:rFonts w:cstheme="minorHAnsi"/>
                <w:b/>
                <w:sz w:val="24"/>
              </w:rPr>
              <w:t xml:space="preserve">Thank you for </w:t>
            </w:r>
            <w:r w:rsidR="00CD616B">
              <w:rPr>
                <w:rFonts w:cstheme="minorHAnsi"/>
                <w:b/>
                <w:sz w:val="24"/>
              </w:rPr>
              <w:t xml:space="preserve">continuing </w:t>
            </w:r>
            <w:r w:rsidR="00621678" w:rsidRPr="00621678">
              <w:rPr>
                <w:rFonts w:cstheme="minorHAnsi"/>
                <w:b/>
                <w:sz w:val="24"/>
              </w:rPr>
              <w:t>to take part in the Simple Olecranon Fracture Fixation Trial (SOFFT)</w:t>
            </w:r>
          </w:p>
          <w:p w:rsidR="00880A28" w:rsidRPr="00621678" w:rsidRDefault="00880A28" w:rsidP="00880A28">
            <w:pPr>
              <w:spacing w:line="276" w:lineRule="auto"/>
              <w:rPr>
                <w:rFonts w:cstheme="minorHAnsi"/>
                <w:sz w:val="24"/>
              </w:rPr>
            </w:pPr>
          </w:p>
          <w:p w:rsidR="00621678" w:rsidRDefault="00621678" w:rsidP="00621678">
            <w:pPr>
              <w:spacing w:line="276" w:lineRule="auto"/>
              <w:rPr>
                <w:rFonts w:cstheme="minorHAnsi"/>
                <w:sz w:val="24"/>
              </w:rPr>
            </w:pPr>
            <w:r w:rsidRPr="00621678">
              <w:rPr>
                <w:rFonts w:cstheme="minorHAnsi"/>
                <w:sz w:val="24"/>
              </w:rPr>
              <w:t>Your participation in this study will help to find out which is the best way to treat people who have fractures like yours in future. We appreciate your help with this study and thank you for continuing to take part.</w:t>
            </w:r>
          </w:p>
          <w:p w:rsidR="00CD616B" w:rsidRDefault="00CD616B" w:rsidP="00621678">
            <w:pPr>
              <w:spacing w:line="276" w:lineRule="auto"/>
              <w:rPr>
                <w:rFonts w:cstheme="minorHAnsi"/>
                <w:sz w:val="24"/>
              </w:rPr>
            </w:pPr>
          </w:p>
          <w:p w:rsidR="00CD616B" w:rsidRPr="00CD616B" w:rsidRDefault="00CD616B" w:rsidP="00CD616B">
            <w:pPr>
              <w:spacing w:line="276" w:lineRule="auto"/>
              <w:rPr>
                <w:rFonts w:cstheme="minorHAnsi"/>
                <w:sz w:val="24"/>
              </w:rPr>
            </w:pPr>
            <w:r w:rsidRPr="00CD616B">
              <w:rPr>
                <w:rFonts w:cstheme="minorHAnsi"/>
                <w:sz w:val="24"/>
              </w:rPr>
              <w:t xml:space="preserve">Enclosed is </w:t>
            </w:r>
            <w:r>
              <w:rPr>
                <w:rFonts w:cstheme="minorHAnsi"/>
                <w:sz w:val="24"/>
              </w:rPr>
              <w:t xml:space="preserve">a </w:t>
            </w:r>
            <w:r w:rsidRPr="00CD616B">
              <w:rPr>
                <w:rFonts w:cstheme="minorHAnsi"/>
                <w:sz w:val="24"/>
              </w:rPr>
              <w:t xml:space="preserve">questionnaire </w:t>
            </w:r>
            <w:r>
              <w:rPr>
                <w:rFonts w:cstheme="minorHAnsi"/>
                <w:sz w:val="24"/>
              </w:rPr>
              <w:t>which</w:t>
            </w:r>
            <w:r w:rsidRPr="00CD616B">
              <w:rPr>
                <w:rFonts w:cstheme="minorHAnsi"/>
                <w:sz w:val="24"/>
              </w:rPr>
              <w:t xml:space="preserve"> you have previously agreed to complete. We hope it will take no longer than about </w:t>
            </w:r>
            <w:r w:rsidR="00FE6184">
              <w:rPr>
                <w:rFonts w:cstheme="minorHAnsi"/>
                <w:sz w:val="24"/>
              </w:rPr>
              <w:t>fifteen</w:t>
            </w:r>
            <w:r w:rsidRPr="00CD616B">
              <w:rPr>
                <w:rFonts w:cstheme="minorHAnsi"/>
                <w:sz w:val="24"/>
              </w:rPr>
              <w:t xml:space="preserve"> minutes of your time to fill in. </w:t>
            </w:r>
            <w:r>
              <w:rPr>
                <w:rFonts w:cstheme="minorHAnsi"/>
                <w:sz w:val="24"/>
              </w:rPr>
              <w:t xml:space="preserve"> </w:t>
            </w:r>
            <w:r w:rsidRPr="00CD616B">
              <w:rPr>
                <w:rFonts w:cstheme="minorHAnsi"/>
                <w:sz w:val="24"/>
              </w:rPr>
              <w:t xml:space="preserve">If you have any problems completing the questionnaire or if you have any other questions about the study, please contact &lt; insert name and role of </w:t>
            </w:r>
            <w:r w:rsidR="00FA0659">
              <w:rPr>
                <w:rFonts w:cstheme="minorHAnsi"/>
                <w:sz w:val="24"/>
              </w:rPr>
              <w:t>trial</w:t>
            </w:r>
            <w:r w:rsidRPr="00CD616B">
              <w:rPr>
                <w:rFonts w:cstheme="minorHAnsi"/>
                <w:sz w:val="24"/>
              </w:rPr>
              <w:t xml:space="preserve"> co-ordinator</w:t>
            </w:r>
            <w:r w:rsidR="00FA0659" w:rsidRPr="00CD616B">
              <w:rPr>
                <w:rFonts w:cstheme="minorHAnsi"/>
                <w:sz w:val="24"/>
              </w:rPr>
              <w:t xml:space="preserve"> </w:t>
            </w:r>
            <w:r w:rsidRPr="00CD616B">
              <w:rPr>
                <w:rFonts w:cstheme="minorHAnsi"/>
                <w:sz w:val="24"/>
              </w:rPr>
              <w:t>&gt; by telephone (</w:t>
            </w:r>
            <w:r>
              <w:rPr>
                <w:rFonts w:cstheme="minorHAnsi"/>
                <w:sz w:val="24"/>
              </w:rPr>
              <w:t>01904 XXXXXX</w:t>
            </w:r>
            <w:r w:rsidRPr="00CD616B">
              <w:rPr>
                <w:rFonts w:cstheme="minorHAnsi"/>
                <w:sz w:val="24"/>
              </w:rPr>
              <w:t xml:space="preserve">) or email (&lt;insert email address of </w:t>
            </w:r>
            <w:r w:rsidR="00773B52">
              <w:rPr>
                <w:rFonts w:cstheme="minorHAnsi"/>
                <w:sz w:val="24"/>
              </w:rPr>
              <w:t>trial</w:t>
            </w:r>
            <w:r w:rsidRPr="00CD616B">
              <w:rPr>
                <w:rFonts w:cstheme="minorHAnsi"/>
                <w:sz w:val="24"/>
              </w:rPr>
              <w:t xml:space="preserve"> co-ordinator</w:t>
            </w:r>
            <w:r w:rsidR="00773B52" w:rsidRPr="00CD616B">
              <w:rPr>
                <w:rFonts w:cstheme="minorHAnsi"/>
                <w:sz w:val="24"/>
              </w:rPr>
              <w:t xml:space="preserve"> </w:t>
            </w:r>
            <w:r w:rsidRPr="00CD616B">
              <w:rPr>
                <w:rFonts w:cstheme="minorHAnsi"/>
                <w:sz w:val="24"/>
              </w:rPr>
              <w:t>&gt;).  We would be very grateful if you could</w:t>
            </w:r>
            <w:r>
              <w:rPr>
                <w:rFonts w:cstheme="minorHAnsi"/>
                <w:sz w:val="24"/>
              </w:rPr>
              <w:t xml:space="preserve"> complete the questionnaire and it</w:t>
            </w:r>
            <w:r w:rsidRPr="00CD616B">
              <w:rPr>
                <w:rFonts w:cstheme="minorHAnsi"/>
                <w:sz w:val="24"/>
              </w:rPr>
              <w:t xml:space="preserve"> to us in the freepost envelope provided. </w:t>
            </w:r>
          </w:p>
          <w:p w:rsidR="00CD616B" w:rsidRPr="00CD616B" w:rsidRDefault="00CD616B" w:rsidP="00CD616B">
            <w:pPr>
              <w:spacing w:line="276" w:lineRule="auto"/>
              <w:rPr>
                <w:rFonts w:cstheme="minorHAnsi"/>
                <w:sz w:val="24"/>
              </w:rPr>
            </w:pPr>
          </w:p>
          <w:p w:rsidR="00CD616B" w:rsidRPr="00CD616B" w:rsidRDefault="00CD616B" w:rsidP="00CD616B">
            <w:pPr>
              <w:spacing w:line="276" w:lineRule="auto"/>
              <w:rPr>
                <w:rFonts w:cstheme="minorHAnsi"/>
                <w:sz w:val="24"/>
              </w:rPr>
            </w:pPr>
            <w:r w:rsidRPr="00CD616B">
              <w:rPr>
                <w:rFonts w:cstheme="minorHAnsi"/>
                <w:sz w:val="24"/>
              </w:rPr>
              <w:t xml:space="preserve">Your input to this trial is very </w:t>
            </w:r>
            <w:r w:rsidR="00C60F56" w:rsidRPr="00C60F56">
              <w:rPr>
                <w:rFonts w:cstheme="minorHAnsi"/>
                <w:sz w:val="24"/>
              </w:rPr>
              <w:t>valuable to us. It is important that you complete th</w:t>
            </w:r>
            <w:r w:rsidR="009A5B57">
              <w:rPr>
                <w:rFonts w:cstheme="minorHAnsi"/>
                <w:sz w:val="24"/>
              </w:rPr>
              <w:t>is</w:t>
            </w:r>
            <w:r w:rsidR="00C60F56" w:rsidRPr="00C60F56">
              <w:rPr>
                <w:rFonts w:cstheme="minorHAnsi"/>
                <w:sz w:val="24"/>
              </w:rPr>
              <w:t xml:space="preserve"> questionnaire even if your elbow is feeling much better, as this will allow us to continue to assess the impact of your injury on your health and well-being.  </w:t>
            </w:r>
            <w:r w:rsidRPr="00CD616B">
              <w:rPr>
                <w:rFonts w:cstheme="minorHAnsi"/>
                <w:sz w:val="24"/>
              </w:rPr>
              <w:t xml:space="preserve">  </w:t>
            </w:r>
          </w:p>
          <w:p w:rsidR="00621678" w:rsidRDefault="00621678" w:rsidP="00621678">
            <w:pPr>
              <w:spacing w:line="276" w:lineRule="auto"/>
              <w:rPr>
                <w:ins w:id="0" w:author="Cook, E." w:date="2021-01-08T17:19:00Z"/>
                <w:rFonts w:cstheme="minorHAnsi"/>
                <w:sz w:val="24"/>
              </w:rPr>
            </w:pPr>
          </w:p>
          <w:p w:rsidR="00B10D7A" w:rsidRDefault="00B10D7A" w:rsidP="00621678">
            <w:pPr>
              <w:spacing w:line="276" w:lineRule="auto"/>
              <w:rPr>
                <w:ins w:id="1" w:author="Cook, E." w:date="2021-01-08T17:25:00Z"/>
                <w:rFonts w:cstheme="minorHAnsi"/>
                <w:sz w:val="24"/>
              </w:rPr>
            </w:pPr>
            <w:ins w:id="2" w:author="Cook, E." w:date="2021-01-08T17:19:00Z">
              <w:r>
                <w:rPr>
                  <w:rFonts w:cstheme="minorHAnsi"/>
                  <w:sz w:val="24"/>
                </w:rPr>
                <w:t xml:space="preserve">[4 month letter only] </w:t>
              </w:r>
            </w:ins>
            <w:ins w:id="3" w:author="Cook, E." w:date="2021-01-08T17:22:00Z">
              <w:r>
                <w:rPr>
                  <w:rFonts w:cstheme="minorHAnsi"/>
                  <w:sz w:val="24"/>
                </w:rPr>
                <w:t xml:space="preserve">We would also </w:t>
              </w:r>
            </w:ins>
            <w:ins w:id="4" w:author="Cook, E." w:date="2021-01-08T17:24:00Z">
              <w:r>
                <w:rPr>
                  <w:rFonts w:cstheme="minorHAnsi"/>
                  <w:sz w:val="24"/>
                </w:rPr>
                <w:t xml:space="preserve">appreciate it if you </w:t>
              </w:r>
            </w:ins>
            <w:ins w:id="5" w:author="Cook, E." w:date="2021-01-08T17:22:00Z">
              <w:r>
                <w:rPr>
                  <w:rFonts w:cstheme="minorHAnsi"/>
                  <w:sz w:val="24"/>
                </w:rPr>
                <w:t xml:space="preserve">would take some </w:t>
              </w:r>
            </w:ins>
            <w:ins w:id="6" w:author="Cook, E." w:date="2021-01-08T17:23:00Z">
              <w:r>
                <w:rPr>
                  <w:rFonts w:cstheme="minorHAnsi"/>
                  <w:sz w:val="24"/>
                </w:rPr>
                <w:t>photographs</w:t>
              </w:r>
            </w:ins>
            <w:ins w:id="7" w:author="Cook, E." w:date="2021-01-08T17:22:00Z">
              <w:r>
                <w:rPr>
                  <w:rFonts w:cstheme="minorHAnsi"/>
                  <w:sz w:val="24"/>
                </w:rPr>
                <w:t xml:space="preserve"> of </w:t>
              </w:r>
            </w:ins>
            <w:ins w:id="8" w:author="Cook, E." w:date="2021-01-08T17:23:00Z">
              <w:r>
                <w:rPr>
                  <w:rFonts w:cstheme="minorHAnsi"/>
                  <w:sz w:val="24"/>
                </w:rPr>
                <w:t>your arms so that we can compare the movement</w:t>
              </w:r>
            </w:ins>
            <w:ins w:id="9" w:author="Cook, E." w:date="2021-01-08T17:26:00Z">
              <w:r>
                <w:rPr>
                  <w:rFonts w:cstheme="minorHAnsi"/>
                  <w:sz w:val="24"/>
                </w:rPr>
                <w:t xml:space="preserve"> you </w:t>
              </w:r>
            </w:ins>
            <w:ins w:id="10" w:author="Cook, E." w:date="2021-01-08T17:28:00Z">
              <w:r>
                <w:rPr>
                  <w:rFonts w:cstheme="minorHAnsi"/>
                  <w:sz w:val="24"/>
                </w:rPr>
                <w:t xml:space="preserve">have now </w:t>
              </w:r>
            </w:ins>
            <w:ins w:id="11" w:author="Cook, E." w:date="2021-01-08T17:26:00Z">
              <w:r>
                <w:rPr>
                  <w:rFonts w:cstheme="minorHAnsi"/>
                  <w:sz w:val="24"/>
                </w:rPr>
                <w:t xml:space="preserve">in </w:t>
              </w:r>
            </w:ins>
            <w:ins w:id="12" w:author="Cook, E." w:date="2021-01-08T17:29:00Z">
              <w:r>
                <w:rPr>
                  <w:rFonts w:cstheme="minorHAnsi"/>
                  <w:sz w:val="24"/>
                </w:rPr>
                <w:t xml:space="preserve">the arm that you </w:t>
              </w:r>
            </w:ins>
            <w:ins w:id="13" w:author="Cook, E." w:date="2021-01-08T17:26:00Z">
              <w:r>
                <w:rPr>
                  <w:rFonts w:cstheme="minorHAnsi"/>
                  <w:sz w:val="24"/>
                </w:rPr>
                <w:t>injured with the movement in your uninjured arm</w:t>
              </w:r>
            </w:ins>
            <w:ins w:id="14" w:author="Cook, E." w:date="2021-01-08T17:25:00Z">
              <w:r>
                <w:rPr>
                  <w:rFonts w:cstheme="minorHAnsi"/>
                  <w:sz w:val="24"/>
                </w:rPr>
                <w:t xml:space="preserve">. </w:t>
              </w:r>
            </w:ins>
            <w:ins w:id="15" w:author="Cook, E." w:date="2021-01-08T17:19:00Z">
              <w:r>
                <w:rPr>
                  <w:rFonts w:cstheme="minorHAnsi"/>
                  <w:sz w:val="24"/>
                </w:rPr>
                <w:t>Also enclosed</w:t>
              </w:r>
            </w:ins>
            <w:ins w:id="16" w:author="Cook, E." w:date="2021-01-08T17:30:00Z">
              <w:r w:rsidR="000863B3">
                <w:rPr>
                  <w:rFonts w:cstheme="minorHAnsi"/>
                  <w:sz w:val="24"/>
                </w:rPr>
                <w:t xml:space="preserve"> with this letter</w:t>
              </w:r>
            </w:ins>
            <w:ins w:id="17" w:author="Cook, E." w:date="2021-01-08T17:20:00Z">
              <w:r>
                <w:rPr>
                  <w:rFonts w:cstheme="minorHAnsi"/>
                  <w:sz w:val="24"/>
                </w:rPr>
                <w:t>, is an instruction sheet</w:t>
              </w:r>
            </w:ins>
            <w:ins w:id="18" w:author="Cook, E." w:date="2021-01-08T17:22:00Z">
              <w:r>
                <w:rPr>
                  <w:rFonts w:cstheme="minorHAnsi"/>
                  <w:sz w:val="24"/>
                </w:rPr>
                <w:t xml:space="preserve"> which explains how to take </w:t>
              </w:r>
            </w:ins>
            <w:ins w:id="19" w:author="Cook, E." w:date="2021-01-08T17:25:00Z">
              <w:r>
                <w:rPr>
                  <w:rFonts w:cstheme="minorHAnsi"/>
                  <w:sz w:val="24"/>
                </w:rPr>
                <w:t xml:space="preserve">the </w:t>
              </w:r>
            </w:ins>
            <w:ins w:id="20" w:author="Cook, E." w:date="2021-01-08T17:22:00Z">
              <w:r>
                <w:rPr>
                  <w:rFonts w:cstheme="minorHAnsi"/>
                  <w:sz w:val="24"/>
                </w:rPr>
                <w:t xml:space="preserve">photographs </w:t>
              </w:r>
            </w:ins>
            <w:ins w:id="21" w:author="Cook, E." w:date="2021-01-08T17:20:00Z">
              <w:r>
                <w:rPr>
                  <w:rFonts w:cstheme="minorHAnsi"/>
                  <w:sz w:val="24"/>
                </w:rPr>
                <w:t xml:space="preserve">and </w:t>
              </w:r>
            </w:ins>
            <w:ins w:id="22" w:author="Cook, E." w:date="2021-01-08T17:25:00Z">
              <w:r>
                <w:rPr>
                  <w:rFonts w:cstheme="minorHAnsi"/>
                  <w:sz w:val="24"/>
                </w:rPr>
                <w:t xml:space="preserve">how to </w:t>
              </w:r>
            </w:ins>
            <w:ins w:id="23" w:author="Cook, E." w:date="2021-01-08T17:20:00Z">
              <w:r>
                <w:rPr>
                  <w:rFonts w:cstheme="minorHAnsi"/>
                  <w:sz w:val="24"/>
                </w:rPr>
                <w:t>return these to us</w:t>
              </w:r>
            </w:ins>
            <w:ins w:id="24" w:author="Cook, E." w:date="2021-01-08T17:25:00Z">
              <w:r>
                <w:rPr>
                  <w:rFonts w:cstheme="minorHAnsi"/>
                  <w:sz w:val="24"/>
                </w:rPr>
                <w:t xml:space="preserve">. </w:t>
              </w:r>
            </w:ins>
          </w:p>
          <w:p w:rsidR="00B10D7A" w:rsidRPr="00621678" w:rsidRDefault="00B10D7A" w:rsidP="00621678">
            <w:pPr>
              <w:spacing w:line="276" w:lineRule="auto"/>
              <w:rPr>
                <w:rFonts w:cstheme="minorHAnsi"/>
                <w:sz w:val="24"/>
              </w:rPr>
            </w:pPr>
            <w:ins w:id="25" w:author="Cook, E." w:date="2021-01-08T17:19:00Z">
              <w:r>
                <w:rPr>
                  <w:rFonts w:cstheme="minorHAnsi"/>
                  <w:sz w:val="24"/>
                </w:rPr>
                <w:t xml:space="preserve"> </w:t>
              </w:r>
            </w:ins>
          </w:p>
          <w:p w:rsidR="00621678" w:rsidRPr="00621678" w:rsidRDefault="00621678" w:rsidP="00621678">
            <w:pPr>
              <w:spacing w:line="276" w:lineRule="auto"/>
              <w:rPr>
                <w:rFonts w:cstheme="minorHAnsi"/>
                <w:sz w:val="24"/>
              </w:rPr>
            </w:pPr>
            <w:r w:rsidRPr="00621678">
              <w:rPr>
                <w:rFonts w:cstheme="minorHAnsi"/>
                <w:sz w:val="24"/>
              </w:rPr>
              <w:t>Many thanks again for your sustained help and support with the study.</w:t>
            </w:r>
          </w:p>
          <w:p w:rsidR="00862D47" w:rsidRPr="00621678" w:rsidRDefault="00862D47" w:rsidP="00880A28">
            <w:pPr>
              <w:spacing w:line="276" w:lineRule="auto"/>
              <w:rPr>
                <w:rFonts w:cstheme="minorHAnsi"/>
                <w:sz w:val="24"/>
              </w:rPr>
            </w:pPr>
          </w:p>
          <w:p w:rsidR="00880A28" w:rsidRPr="00621678" w:rsidRDefault="00621678" w:rsidP="00880A28">
            <w:pPr>
              <w:spacing w:line="276" w:lineRule="auto"/>
              <w:rPr>
                <w:rFonts w:cstheme="minorHAnsi"/>
                <w:sz w:val="24"/>
              </w:rPr>
            </w:pPr>
            <w:r w:rsidRPr="00621678">
              <w:rPr>
                <w:rFonts w:cstheme="minorHAnsi"/>
                <w:sz w:val="24"/>
              </w:rPr>
              <w:lastRenderedPageBreak/>
              <w:t>Kind regards</w:t>
            </w:r>
            <w:r w:rsidR="00880A28" w:rsidRPr="00621678">
              <w:rPr>
                <w:rFonts w:cstheme="minorHAnsi"/>
                <w:sz w:val="24"/>
              </w:rPr>
              <w:t>,</w:t>
            </w:r>
          </w:p>
          <w:p w:rsidR="0067565E" w:rsidRPr="00621678" w:rsidRDefault="00C35310" w:rsidP="00880A28">
            <w:pPr>
              <w:spacing w:line="276" w:lineRule="auto"/>
              <w:rPr>
                <w:rFonts w:cstheme="minorHAnsi"/>
                <w:sz w:val="24"/>
              </w:rPr>
            </w:pPr>
            <w:bookmarkStart w:id="26" w:name="_GoBack"/>
            <w:r w:rsidRPr="00621678">
              <w:rPr>
                <w:rFonts w:cstheme="minorHAnsi"/>
                <w:noProof/>
                <w:lang w:eastAsia="en-GB"/>
              </w:rPr>
              <w:drawing>
                <wp:anchor distT="0" distB="0" distL="114300" distR="114300" simplePos="0" relativeHeight="251658240" behindDoc="1" locked="0" layoutInCell="1" allowOverlap="1">
                  <wp:simplePos x="0" y="0"/>
                  <wp:positionH relativeFrom="margin">
                    <wp:posOffset>4471670</wp:posOffset>
                  </wp:positionH>
                  <wp:positionV relativeFrom="margin">
                    <wp:posOffset>422275</wp:posOffset>
                  </wp:positionV>
                  <wp:extent cx="1752600" cy="359410"/>
                  <wp:effectExtent l="0" t="0" r="0" b="2540"/>
                  <wp:wrapNone/>
                  <wp:docPr id="5" name="Picture 5" descr="https://www.nihr.ac.uk/images/NIHR%20logos/Funded%20By%20NIHR%20COL%20.png?xchngShortcutid=790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nihr.ac.uk/images/NIHR%20logos/Funded%20By%20NIHR%20COL%20.png?xchngShortcutid=7907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52600" cy="35941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26"/>
          </w:p>
          <w:p w:rsidR="00880A28" w:rsidRPr="00621678" w:rsidRDefault="00621678" w:rsidP="00880A28">
            <w:pPr>
              <w:spacing w:line="276" w:lineRule="auto"/>
              <w:rPr>
                <w:rFonts w:cstheme="minorHAnsi"/>
                <w:sz w:val="24"/>
              </w:rPr>
            </w:pPr>
            <w:r w:rsidRPr="00621678">
              <w:rPr>
                <w:rFonts w:cstheme="minorHAnsi"/>
                <w:sz w:val="24"/>
              </w:rPr>
              <w:t>Mrs Liz Cook</w:t>
            </w:r>
          </w:p>
          <w:p w:rsidR="00FE6184" w:rsidRPr="00C113C2" w:rsidRDefault="00621678" w:rsidP="002B0D29">
            <w:pPr>
              <w:spacing w:line="276" w:lineRule="auto"/>
              <w:rPr>
                <w:rFonts w:cstheme="minorHAnsi"/>
                <w:sz w:val="24"/>
              </w:rPr>
            </w:pPr>
            <w:r w:rsidRPr="00621678">
              <w:rPr>
                <w:rFonts w:cstheme="minorHAnsi"/>
                <w:sz w:val="24"/>
              </w:rPr>
              <w:t>SO</w:t>
            </w:r>
            <w:r w:rsidR="00860C48">
              <w:rPr>
                <w:rFonts w:cstheme="minorHAnsi"/>
                <w:sz w:val="24"/>
              </w:rPr>
              <w:t>F</w:t>
            </w:r>
            <w:r w:rsidRPr="00621678">
              <w:rPr>
                <w:rFonts w:cstheme="minorHAnsi"/>
                <w:sz w:val="24"/>
              </w:rPr>
              <w:t xml:space="preserve">FT </w:t>
            </w:r>
            <w:r w:rsidR="00880A28" w:rsidRPr="00621678">
              <w:rPr>
                <w:rFonts w:cstheme="minorHAnsi"/>
                <w:sz w:val="24"/>
              </w:rPr>
              <w:t>Trial Manager</w:t>
            </w:r>
            <w:r w:rsidR="00C60F56">
              <w:rPr>
                <w:rFonts w:cstheme="minorHAnsi"/>
                <w:sz w:val="20"/>
                <w:szCs w:val="20"/>
              </w:rPr>
              <w:tab/>
            </w:r>
          </w:p>
        </w:tc>
      </w:tr>
      <w:tr w:rsidR="00880A28" w:rsidTr="00860C48">
        <w:trPr>
          <w:trHeight w:val="1078"/>
        </w:trPr>
        <w:tc>
          <w:tcPr>
            <w:tcW w:w="9220" w:type="dxa"/>
            <w:gridSpan w:val="2"/>
            <w:vAlign w:val="bottom"/>
          </w:tcPr>
          <w:p w:rsidR="00880A28" w:rsidRPr="00880A28" w:rsidRDefault="00880A28" w:rsidP="00880A28">
            <w:pPr>
              <w:rPr>
                <w:rFonts w:ascii="Cambria" w:hAnsi="Cambria"/>
              </w:rPr>
            </w:pPr>
          </w:p>
        </w:tc>
      </w:tr>
    </w:tbl>
    <w:p w:rsidR="00860C48" w:rsidRDefault="00860C48" w:rsidP="000A5BB4">
      <w:pPr>
        <w:rPr>
          <w:rFonts w:ascii="Cambria" w:hAnsi="Cambria"/>
          <w:sz w:val="2"/>
        </w:rPr>
      </w:pPr>
    </w:p>
    <w:p w:rsidR="00860C48" w:rsidRPr="00860C48" w:rsidRDefault="00860C48" w:rsidP="00860C48">
      <w:pPr>
        <w:rPr>
          <w:rFonts w:ascii="Cambria" w:hAnsi="Cambria"/>
          <w:sz w:val="2"/>
        </w:rPr>
      </w:pPr>
    </w:p>
    <w:p w:rsidR="00860C48" w:rsidRPr="00860C48" w:rsidRDefault="00860C48" w:rsidP="00860C48">
      <w:pPr>
        <w:rPr>
          <w:rFonts w:ascii="Cambria" w:hAnsi="Cambria"/>
          <w:sz w:val="2"/>
        </w:rPr>
      </w:pPr>
    </w:p>
    <w:p w:rsidR="00860C48" w:rsidRPr="00860C48" w:rsidRDefault="00860C48" w:rsidP="00860C48">
      <w:pPr>
        <w:rPr>
          <w:rFonts w:ascii="Cambria" w:hAnsi="Cambria"/>
          <w:sz w:val="2"/>
        </w:rPr>
      </w:pPr>
    </w:p>
    <w:p w:rsidR="00860C48" w:rsidRPr="00860C48" w:rsidRDefault="00860C48" w:rsidP="00860C48">
      <w:pPr>
        <w:rPr>
          <w:rFonts w:ascii="Cambria" w:hAnsi="Cambria"/>
          <w:sz w:val="2"/>
        </w:rPr>
      </w:pPr>
    </w:p>
    <w:p w:rsidR="00860C48" w:rsidRPr="00860C48" w:rsidRDefault="00860C48" w:rsidP="00860C48">
      <w:pPr>
        <w:rPr>
          <w:rFonts w:ascii="Cambria" w:hAnsi="Cambria"/>
          <w:sz w:val="2"/>
        </w:rPr>
      </w:pPr>
    </w:p>
    <w:p w:rsidR="00860C48" w:rsidRPr="00860C48" w:rsidRDefault="00860C48" w:rsidP="00860C48">
      <w:pPr>
        <w:rPr>
          <w:rFonts w:ascii="Cambria" w:hAnsi="Cambria"/>
          <w:sz w:val="2"/>
        </w:rPr>
      </w:pPr>
    </w:p>
    <w:p w:rsidR="00860C48" w:rsidRPr="00860C48" w:rsidRDefault="00860C48" w:rsidP="00860C48">
      <w:pPr>
        <w:rPr>
          <w:rFonts w:ascii="Cambria" w:hAnsi="Cambria"/>
          <w:sz w:val="2"/>
        </w:rPr>
      </w:pPr>
    </w:p>
    <w:p w:rsidR="00860C48" w:rsidRPr="00860C48" w:rsidRDefault="00860C48" w:rsidP="00860C48">
      <w:pPr>
        <w:rPr>
          <w:rFonts w:ascii="Cambria" w:hAnsi="Cambria"/>
          <w:sz w:val="2"/>
        </w:rPr>
      </w:pPr>
    </w:p>
    <w:p w:rsidR="00860C48" w:rsidRPr="00860C48" w:rsidRDefault="00860C48" w:rsidP="00860C48">
      <w:pPr>
        <w:rPr>
          <w:rFonts w:ascii="Cambria" w:hAnsi="Cambria"/>
          <w:sz w:val="2"/>
        </w:rPr>
      </w:pPr>
    </w:p>
    <w:p w:rsidR="00860C48" w:rsidRPr="00860C48" w:rsidRDefault="00860C48" w:rsidP="00860C48">
      <w:pPr>
        <w:rPr>
          <w:rFonts w:ascii="Cambria" w:hAnsi="Cambria"/>
          <w:sz w:val="2"/>
        </w:rPr>
      </w:pPr>
    </w:p>
    <w:p w:rsidR="00860C48" w:rsidRPr="00860C48" w:rsidRDefault="00860C48" w:rsidP="00860C48">
      <w:pPr>
        <w:rPr>
          <w:rFonts w:ascii="Cambria" w:hAnsi="Cambria"/>
          <w:sz w:val="2"/>
        </w:rPr>
      </w:pPr>
    </w:p>
    <w:p w:rsidR="000A5BB4" w:rsidRPr="00860C48" w:rsidRDefault="000A5BB4" w:rsidP="00860C48">
      <w:pPr>
        <w:tabs>
          <w:tab w:val="left" w:pos="3705"/>
        </w:tabs>
        <w:rPr>
          <w:rFonts w:ascii="Cambria" w:hAnsi="Cambria"/>
          <w:sz w:val="2"/>
        </w:rPr>
      </w:pPr>
    </w:p>
    <w:sectPr w:rsidR="000A5BB4" w:rsidRPr="00860C48" w:rsidSect="006E1650">
      <w:headerReference w:type="even" r:id="rId10"/>
      <w:headerReference w:type="default" r:id="rId11"/>
      <w:footerReference w:type="default" r:id="rId12"/>
      <w:headerReference w:type="first" r:id="rId13"/>
      <w:pgSz w:w="11906" w:h="16838"/>
      <w:pgMar w:top="284" w:right="1418"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659" w:rsidRDefault="00FA0659" w:rsidP="00FA0659">
      <w:pPr>
        <w:spacing w:after="0" w:line="240" w:lineRule="auto"/>
      </w:pPr>
      <w:r>
        <w:separator/>
      </w:r>
    </w:p>
  </w:endnote>
  <w:endnote w:type="continuationSeparator" w:id="0">
    <w:p w:rsidR="00FA0659" w:rsidRDefault="00FA0659" w:rsidP="00FA0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D29" w:rsidRDefault="002B0D29" w:rsidP="002B0D29">
    <w:pPr>
      <w:pStyle w:val="Footer"/>
    </w:pPr>
    <w:r>
      <w:t>IRAS ID: 276873</w:t>
    </w:r>
  </w:p>
  <w:p w:rsidR="00E74AC3" w:rsidRDefault="002B0D29" w:rsidP="002B0D29">
    <w:pPr>
      <w:pStyle w:val="Footer"/>
    </w:pPr>
    <w:r>
      <w:t>SOFFT Participant cover letter with 4 12 18 24m questionnaire  V1.</w:t>
    </w:r>
    <w:del w:id="27" w:author="Cook, E." w:date="2021-01-08T17:30:00Z">
      <w:r w:rsidDel="00C35310">
        <w:delText>0</w:delText>
      </w:r>
    </w:del>
    <w:ins w:id="28" w:author="Cook, E." w:date="2021-01-08T17:30:00Z">
      <w:r w:rsidR="00C35310">
        <w:t>2</w:t>
      </w:r>
    </w:ins>
    <w:r>
      <w:t>_</w:t>
    </w:r>
    <w:del w:id="29" w:author="Cook, E." w:date="2021-01-08T17:31:00Z">
      <w:r w:rsidDel="00C35310">
        <w:delText>18.03.20</w:delText>
      </w:r>
    </w:del>
    <w:ins w:id="30" w:author="Cook, E." w:date="2021-01-08T17:31:00Z">
      <w:r w:rsidR="00C35310">
        <w:t>08.01.21</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659" w:rsidRDefault="00FA0659" w:rsidP="00FA0659">
      <w:pPr>
        <w:spacing w:after="0" w:line="240" w:lineRule="auto"/>
      </w:pPr>
      <w:r>
        <w:separator/>
      </w:r>
    </w:p>
  </w:footnote>
  <w:footnote w:type="continuationSeparator" w:id="0">
    <w:p w:rsidR="00FA0659" w:rsidRDefault="00FA0659" w:rsidP="00FA06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AC3" w:rsidRDefault="00C3531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21743376" o:spid="_x0000_s2051" type="#_x0000_t136" style="position:absolute;margin-left:0;margin-top:0;width:511.45pt;height:127.85pt;rotation:315;z-index:-251655168;mso-position-horizontal:center;mso-position-horizontal-relative:margin;mso-position-vertical:center;mso-position-vertical-relative:margin" o:allowincell="f" fillcolor="silver" stroked="f">
          <v:fill opacity=".5"/>
          <v:textpath style="font-family:&quot;Calibri&quot;;font-size:1pt" string="CONTROL GROU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AC3" w:rsidRDefault="00C3531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21743377" o:spid="_x0000_s2052" type="#_x0000_t136" style="position:absolute;margin-left:0;margin-top:0;width:511.45pt;height:127.85pt;rotation:315;z-index:-251653120;mso-position-horizontal:center;mso-position-horizontal-relative:margin;mso-position-vertical:center;mso-position-vertical-relative:margin" o:allowincell="f" fillcolor="silver" stroked="f">
          <v:fill opacity=".5"/>
          <v:textpath style="font-family:&quot;Calibri&quot;;font-size:1pt" string="CONTROL GROUP"/>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AC3" w:rsidRDefault="00C3531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21743375" o:spid="_x0000_s2050" type="#_x0000_t136" style="position:absolute;margin-left:0;margin-top:0;width:511.45pt;height:127.85pt;rotation:315;z-index:-251657216;mso-position-horizontal:center;mso-position-horizontal-relative:margin;mso-position-vertical:center;mso-position-vertical-relative:margin" o:allowincell="f" fillcolor="silver" stroked="f">
          <v:fill opacity=".5"/>
          <v:textpath style="font-family:&quot;Calibri&quot;;font-size:1pt" string="CONTROL GROUP"/>
          <w10:wrap anchorx="margin" anchory="margin"/>
        </v:shape>
      </w:pict>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ook, E.">
    <w15:presenceInfo w15:providerId="None" w15:userId="Cook, 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650"/>
    <w:rsid w:val="000863B3"/>
    <w:rsid w:val="000A5BB4"/>
    <w:rsid w:val="002109AE"/>
    <w:rsid w:val="002725FC"/>
    <w:rsid w:val="00286475"/>
    <w:rsid w:val="002B0D29"/>
    <w:rsid w:val="00312878"/>
    <w:rsid w:val="00432461"/>
    <w:rsid w:val="005B21B4"/>
    <w:rsid w:val="00621678"/>
    <w:rsid w:val="00633753"/>
    <w:rsid w:val="0067565E"/>
    <w:rsid w:val="006E1650"/>
    <w:rsid w:val="00773B52"/>
    <w:rsid w:val="00860C48"/>
    <w:rsid w:val="00862D47"/>
    <w:rsid w:val="00880A28"/>
    <w:rsid w:val="009213B1"/>
    <w:rsid w:val="00945C89"/>
    <w:rsid w:val="009A5B57"/>
    <w:rsid w:val="009C5C43"/>
    <w:rsid w:val="009E14B4"/>
    <w:rsid w:val="00A10347"/>
    <w:rsid w:val="00A154C8"/>
    <w:rsid w:val="00A1795A"/>
    <w:rsid w:val="00AB74A4"/>
    <w:rsid w:val="00AD5FDF"/>
    <w:rsid w:val="00B10D7A"/>
    <w:rsid w:val="00BB132D"/>
    <w:rsid w:val="00BC2E20"/>
    <w:rsid w:val="00C113C2"/>
    <w:rsid w:val="00C35310"/>
    <w:rsid w:val="00C60F56"/>
    <w:rsid w:val="00CD616B"/>
    <w:rsid w:val="00E74AC3"/>
    <w:rsid w:val="00F479F9"/>
    <w:rsid w:val="00F660BD"/>
    <w:rsid w:val="00FA0659"/>
    <w:rsid w:val="00FE61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04EF64FB"/>
  <w15:chartTrackingRefBased/>
  <w15:docId w15:val="{C42CAF6C-DA71-441F-8DE8-E833EAD7D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179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1795A"/>
    <w:rPr>
      <w:color w:val="0563C1" w:themeColor="hyperlink"/>
      <w:u w:val="single"/>
    </w:rPr>
  </w:style>
  <w:style w:type="paragraph" w:styleId="Header">
    <w:name w:val="header"/>
    <w:basedOn w:val="Normal"/>
    <w:link w:val="HeaderChar"/>
    <w:uiPriority w:val="99"/>
    <w:unhideWhenUsed/>
    <w:rsid w:val="00FA06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0659"/>
  </w:style>
  <w:style w:type="paragraph" w:styleId="Footer">
    <w:name w:val="footer"/>
    <w:basedOn w:val="Normal"/>
    <w:link w:val="FooterChar"/>
    <w:uiPriority w:val="99"/>
    <w:unhideWhenUsed/>
    <w:rsid w:val="00FA06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0659"/>
  </w:style>
  <w:style w:type="paragraph" w:styleId="BalloonText">
    <w:name w:val="Balloon Text"/>
    <w:basedOn w:val="Normal"/>
    <w:link w:val="BalloonTextChar"/>
    <w:uiPriority w:val="99"/>
    <w:semiHidden/>
    <w:unhideWhenUsed/>
    <w:rsid w:val="00C353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53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904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62D66-9FA0-4D6E-9889-D8A4A80DC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279</Words>
  <Characters>1592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York</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Kirkwood, J.S.</dc:creator>
  <cp:keywords/>
  <dc:description/>
  <cp:lastModifiedBy>Cook, E.</cp:lastModifiedBy>
  <cp:revision>8</cp:revision>
  <dcterms:created xsi:type="dcterms:W3CDTF">2020-03-18T09:47:00Z</dcterms:created>
  <dcterms:modified xsi:type="dcterms:W3CDTF">2021-01-08T17:31:00Z</dcterms:modified>
</cp:coreProperties>
</file>